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24A56" w:rsidR="00DF30D8" w:rsidP="00DF30D8" w:rsidRDefault="00202A57" w14:paraId="4740249E" w14:textId="7589129F">
      <w:pPr>
        <w:pStyle w:val="Nadpis1"/>
        <w:spacing w:after="144"/>
      </w:pPr>
      <w:r w:rsidRPr="00202A57">
        <w:t>Souboj o módní impérium právě začíná</w:t>
      </w:r>
      <w:r>
        <w:t>…</w:t>
      </w:r>
    </w:p>
    <w:p w:rsidRPr="002A2841" w:rsidR="00DF30D8" w:rsidP="00DF30D8" w:rsidRDefault="006A1B50" w14:paraId="02C9A3DC" w14:textId="329993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 w:rsidRPr="006A1B50">
        <w:rPr>
          <w:rFonts w:ascii="Roboto" w:hAnsi="Roboto"/>
          <w:b/>
          <w:bCs/>
        </w:rPr>
        <w:t>Alessandra Torre</w:t>
      </w:r>
      <w:r>
        <w:rPr>
          <w:rFonts w:ascii="Roboto" w:hAnsi="Roboto"/>
          <w:b/>
          <w:bCs/>
        </w:rPr>
        <w:t>,</w:t>
      </w:r>
      <w:r w:rsidRPr="006A1B50">
        <w:t xml:space="preserve"> </w:t>
      </w:r>
      <w:r w:rsidRPr="006A1B50">
        <w:rPr>
          <w:rFonts w:ascii="Roboto" w:hAnsi="Roboto"/>
          <w:b/>
          <w:bCs/>
        </w:rPr>
        <w:t>autork</w:t>
      </w:r>
      <w:r>
        <w:rPr>
          <w:rFonts w:ascii="Roboto" w:hAnsi="Roboto"/>
          <w:b/>
          <w:bCs/>
        </w:rPr>
        <w:t>a</w:t>
      </w:r>
      <w:r w:rsidRPr="006A1B50">
        <w:rPr>
          <w:rFonts w:ascii="Roboto" w:hAnsi="Roboto"/>
          <w:b/>
          <w:bCs/>
        </w:rPr>
        <w:t xml:space="preserve"> bestsellerů</w:t>
      </w:r>
      <w:r w:rsidR="00D41888">
        <w:rPr>
          <w:rFonts w:ascii="Roboto" w:hAnsi="Roboto"/>
          <w:b/>
          <w:bCs/>
        </w:rPr>
        <w:t xml:space="preserve"> </w:t>
      </w:r>
      <w:r w:rsidRPr="00D41888" w:rsidR="00D41888">
        <w:rPr>
          <w:rFonts w:ascii="Roboto" w:hAnsi="Roboto"/>
          <w:b/>
          <w:bCs/>
          <w:i/>
          <w:iCs/>
        </w:rPr>
        <w:t>Láska v</w:t>
      </w:r>
      <w:r w:rsidR="00D41888">
        <w:rPr>
          <w:rFonts w:ascii="Roboto" w:hAnsi="Roboto"/>
          <w:b/>
          <w:bCs/>
          <w:i/>
          <w:iCs/>
        </w:rPr>
        <w:t> </w:t>
      </w:r>
      <w:r w:rsidRPr="00D41888" w:rsidR="00D41888">
        <w:rPr>
          <w:rFonts w:ascii="Roboto" w:hAnsi="Roboto"/>
          <w:b/>
          <w:bCs/>
          <w:i/>
          <w:iCs/>
        </w:rPr>
        <w:t>podvazcích</w:t>
      </w:r>
      <w:r w:rsidR="00D41888">
        <w:rPr>
          <w:rFonts w:ascii="Roboto" w:hAnsi="Roboto"/>
          <w:b/>
          <w:bCs/>
          <w:i/>
          <w:iCs/>
        </w:rPr>
        <w:t>,</w:t>
      </w:r>
      <w:r w:rsidRPr="006A1B50">
        <w:rPr>
          <w:rFonts w:ascii="Roboto" w:hAnsi="Roboto"/>
          <w:b/>
          <w:bCs/>
        </w:rPr>
        <w:t xml:space="preserve"> </w:t>
      </w:r>
      <w:r w:rsidRPr="00D41888">
        <w:rPr>
          <w:rFonts w:ascii="Roboto" w:hAnsi="Roboto"/>
          <w:b/>
          <w:bCs/>
          <w:i/>
          <w:iCs/>
        </w:rPr>
        <w:t>Smlouva na lásku</w:t>
      </w:r>
      <w:r w:rsidRPr="006A1B50">
        <w:rPr>
          <w:rFonts w:ascii="Roboto" w:hAnsi="Roboto"/>
          <w:b/>
          <w:bCs/>
        </w:rPr>
        <w:t xml:space="preserve"> a </w:t>
      </w:r>
      <w:r w:rsidRPr="00D41888" w:rsidR="00D41888">
        <w:rPr>
          <w:rFonts w:ascii="Roboto" w:hAnsi="Roboto"/>
          <w:b/>
          <w:bCs/>
          <w:i/>
          <w:iCs/>
        </w:rPr>
        <w:t>Nevinnost se zavázanýma očima</w:t>
      </w:r>
      <w:r>
        <w:rPr>
          <w:rFonts w:ascii="Roboto" w:hAnsi="Roboto"/>
          <w:b/>
          <w:bCs/>
        </w:rPr>
        <w:t>,</w:t>
      </w:r>
      <w:r w:rsidR="00D41888">
        <w:rPr>
          <w:rFonts w:ascii="Roboto" w:hAnsi="Roboto"/>
          <w:b/>
          <w:bCs/>
        </w:rPr>
        <w:t xml:space="preserve"> znovu</w:t>
      </w:r>
      <w:r w:rsidRPr="00D41888" w:rsidR="00D41888">
        <w:rPr>
          <w:rFonts w:ascii="Roboto" w:hAnsi="Roboto"/>
          <w:b/>
          <w:bCs/>
        </w:rPr>
        <w:t xml:space="preserve"> boří hranice mezi dráždivou smyslností a vášnivou romantikou.</w:t>
      </w:r>
      <w:r w:rsidRPr="006A1B50">
        <w:rPr>
          <w:rFonts w:ascii="Roboto" w:hAnsi="Roboto"/>
          <w:b/>
          <w:bCs/>
        </w:rPr>
        <w:t xml:space="preserve"> </w:t>
      </w:r>
      <w:r w:rsidRPr="006A1B50">
        <w:rPr>
          <w:rFonts w:ascii="Roboto" w:hAnsi="Roboto"/>
          <w:b/>
          <w:bCs/>
          <w:i/>
          <w:iCs/>
        </w:rPr>
        <w:t>Hříšné dědictví</w:t>
      </w:r>
      <w:r w:rsidRPr="006A1B50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>je v</w:t>
      </w:r>
      <w:r w:rsidRPr="006A1B50">
        <w:rPr>
          <w:rFonts w:ascii="Roboto" w:hAnsi="Roboto"/>
          <w:b/>
          <w:bCs/>
        </w:rPr>
        <w:t xml:space="preserve">zrušující </w:t>
      </w:r>
      <w:r w:rsidR="00D41888">
        <w:rPr>
          <w:rFonts w:ascii="Roboto" w:hAnsi="Roboto"/>
          <w:b/>
          <w:bCs/>
        </w:rPr>
        <w:t xml:space="preserve">erotická </w:t>
      </w:r>
      <w:r w:rsidRPr="006A1B50">
        <w:rPr>
          <w:rFonts w:ascii="Roboto" w:hAnsi="Roboto"/>
          <w:b/>
          <w:bCs/>
        </w:rPr>
        <w:t xml:space="preserve">romance z prostředí luxusních módních značek, ve které nechybí </w:t>
      </w:r>
      <w:r w:rsidR="00D41888">
        <w:rPr>
          <w:rFonts w:ascii="Roboto" w:hAnsi="Roboto"/>
          <w:b/>
          <w:bCs/>
        </w:rPr>
        <w:t>napětí</w:t>
      </w:r>
      <w:r>
        <w:rPr>
          <w:rFonts w:ascii="Roboto" w:hAnsi="Roboto"/>
          <w:b/>
          <w:bCs/>
        </w:rPr>
        <w:t xml:space="preserve">, </w:t>
      </w:r>
      <w:r w:rsidRPr="006A1B50">
        <w:rPr>
          <w:rFonts w:ascii="Roboto" w:hAnsi="Roboto"/>
          <w:b/>
          <w:bCs/>
        </w:rPr>
        <w:t>nebezpečné lži ani spalující touha.</w:t>
      </w:r>
    </w:p>
    <w:p w:rsidRPr="006A1B50" w:rsidR="006A1B50" w:rsidP="006A1B50" w:rsidRDefault="006A1B50" w14:paraId="54D40642" w14:textId="66385B19">
      <w:pPr>
        <w:spacing w:after="144" w:afterLines="60" w:line="276" w:lineRule="auto"/>
        <w:rPr>
          <w:rFonts w:ascii="Roboto" w:hAnsi="Roboto"/>
        </w:rPr>
      </w:pPr>
      <w:r w:rsidRPr="7579D52D" w:rsidR="006A1B50">
        <w:rPr>
          <w:rFonts w:ascii="Roboto" w:hAnsi="Roboto"/>
        </w:rPr>
        <w:t>Avery</w:t>
      </w:r>
      <w:r w:rsidRPr="7579D52D" w:rsidR="006A1B50">
        <w:rPr>
          <w:rFonts w:ascii="Roboto" w:hAnsi="Roboto"/>
        </w:rPr>
        <w:t xml:space="preserve"> </w:t>
      </w:r>
      <w:r w:rsidRPr="7579D52D" w:rsidR="006A1B50">
        <w:rPr>
          <w:rFonts w:ascii="Roboto" w:hAnsi="Roboto"/>
        </w:rPr>
        <w:t>McKennaov</w:t>
      </w:r>
      <w:ins w:author="Veronika Elznicová" w:date="2025-11-13T14:06:06.832Z" w:id="767544136">
        <w:r w:rsidRPr="7579D52D" w:rsidR="7018C602">
          <w:rPr>
            <w:rFonts w:ascii="Roboto" w:hAnsi="Roboto"/>
          </w:rPr>
          <w:t>é</w:t>
        </w:r>
      </w:ins>
      <w:del w:author="Veronika Elznicová" w:date="2025-11-13T14:06:06.107Z" w:id="1748344781">
        <w:r w:rsidRPr="7579D52D" w:rsidDel="006A1B50">
          <w:rPr>
            <w:rFonts w:ascii="Roboto" w:hAnsi="Roboto"/>
          </w:rPr>
          <w:delText>á</w:delText>
        </w:r>
      </w:del>
      <w:r w:rsidRPr="7579D52D" w:rsidR="006A1B50">
        <w:rPr>
          <w:rFonts w:ascii="Roboto" w:hAnsi="Roboto"/>
        </w:rPr>
        <w:t xml:space="preserve"> </w:t>
      </w:r>
      <w:r w:rsidRPr="7579D52D" w:rsidR="006A1B50">
        <w:rPr>
          <w:rFonts w:ascii="Roboto" w:hAnsi="Roboto"/>
        </w:rPr>
        <w:t>chybí v</w:t>
      </w:r>
      <w:r w:rsidRPr="7579D52D" w:rsidR="006A1B50">
        <w:rPr>
          <w:rFonts w:ascii="Roboto" w:hAnsi="Roboto"/>
        </w:rPr>
        <w:t xml:space="preserve"> životě něco důležitého: pravda o vlastní minulosti. O svém otci ví pouze to, co jí prozradila jediná fotografie, která jí po něm zbyla. Pátrání ji zavede do New Yorku, přímo do sídla módního impéria po zesnulé ikoně Vinci </w:t>
      </w:r>
      <w:r w:rsidRPr="7579D52D" w:rsidR="006A1B50">
        <w:rPr>
          <w:rFonts w:ascii="Roboto" w:hAnsi="Roboto"/>
        </w:rPr>
        <w:t>Horaceovi</w:t>
      </w:r>
      <w:r w:rsidRPr="7579D52D" w:rsidR="006A1B50">
        <w:rPr>
          <w:rFonts w:ascii="Roboto" w:hAnsi="Roboto"/>
        </w:rPr>
        <w:t>.</w:t>
      </w:r>
    </w:p>
    <w:p w:rsidRPr="0010025C" w:rsidR="00DF30D8" w:rsidP="006A1B50" w:rsidRDefault="006A1B50" w14:paraId="6AE00A32" w14:textId="56879AF0">
      <w:pPr>
        <w:spacing w:after="144" w:afterLines="60" w:line="276" w:lineRule="auto"/>
        <w:rPr>
          <w:rFonts w:ascii="Roboto" w:hAnsi="Roboto"/>
        </w:rPr>
      </w:pPr>
      <w:r w:rsidRPr="006A1B50">
        <w:rPr>
          <w:rFonts w:ascii="Roboto" w:hAnsi="Roboto"/>
        </w:rPr>
        <w:t xml:space="preserve">Marco Lent je módní návrhář, který s Vincem deset let veřejně tvořil pár. Teď by mělo celé impérium připadnout jemu. </w:t>
      </w:r>
      <w:r>
        <w:rPr>
          <w:rFonts w:ascii="Roboto" w:hAnsi="Roboto"/>
        </w:rPr>
        <w:t xml:space="preserve">To však zkomplikuje příchod </w:t>
      </w:r>
      <w:proofErr w:type="spellStart"/>
      <w:r w:rsidRPr="006A1B50">
        <w:rPr>
          <w:rFonts w:ascii="Roboto" w:hAnsi="Roboto"/>
        </w:rPr>
        <w:t>Avery</w:t>
      </w:r>
      <w:proofErr w:type="spellEnd"/>
      <w:r>
        <w:rPr>
          <w:rFonts w:ascii="Roboto" w:hAnsi="Roboto"/>
        </w:rPr>
        <w:t xml:space="preserve">, s níž prožije vášnivou noc. </w:t>
      </w:r>
      <w:proofErr w:type="spellStart"/>
      <w:r w:rsidRPr="006A1B50">
        <w:rPr>
          <w:rFonts w:ascii="Roboto" w:hAnsi="Roboto"/>
        </w:rPr>
        <w:t>Marcovo</w:t>
      </w:r>
      <w:proofErr w:type="spellEnd"/>
      <w:r w:rsidRPr="006A1B50">
        <w:rPr>
          <w:rFonts w:ascii="Roboto" w:hAnsi="Roboto"/>
        </w:rPr>
        <w:t xml:space="preserve"> dědictví je náhle v ohrožení a právníci jsou připraveni vyrazit do boje. </w:t>
      </w:r>
      <w:r>
        <w:rPr>
          <w:rFonts w:ascii="Roboto" w:hAnsi="Roboto"/>
        </w:rPr>
        <w:t>D</w:t>
      </w:r>
      <w:r w:rsidRPr="006A1B50">
        <w:rPr>
          <w:rFonts w:ascii="Roboto" w:hAnsi="Roboto"/>
        </w:rPr>
        <w:t>ržet ruce – a city – stranou ještě nikdy nebylo tak těžké…</w:t>
      </w:r>
    </w:p>
    <w:p w:rsidRPr="00D71CA9" w:rsidR="00DF30D8" w:rsidP="00DF30D8" w:rsidRDefault="00DF30D8" w14:paraId="2FF40A1B" w14:textId="19D9AED9">
      <w:pPr>
        <w:spacing w:line="276" w:lineRule="auto"/>
        <w:rPr>
          <w:rFonts w:ascii="Roboto" w:hAnsi="Roboto"/>
          <w:sz w:val="8"/>
          <w:szCs w:val="8"/>
        </w:rPr>
      </w:pPr>
    </w:p>
    <w:p w:rsidRPr="0010025C" w:rsidR="00DF30D8" w:rsidP="00DF30D8" w:rsidRDefault="006A1B50" w14:paraId="4034725E" w14:textId="2349517A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66432" behindDoc="0" locked="0" layoutInCell="1" allowOverlap="1" wp14:anchorId="3D544F25" wp14:editId="2E0FBB9D">
            <wp:simplePos x="0" y="0"/>
            <wp:positionH relativeFrom="margin">
              <wp:align>right</wp:align>
            </wp:positionH>
            <wp:positionV relativeFrom="margin">
              <wp:posOffset>2900045</wp:posOffset>
            </wp:positionV>
            <wp:extent cx="1728892" cy="2656800"/>
            <wp:effectExtent l="0" t="0" r="5080" b="0"/>
            <wp:wrapSquare wrapText="bothSides"/>
            <wp:docPr id="295140824" name="Obrázek 1" descr="Obsah obrázku text, oblečení, osoba, plakát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140824" name="Obrázek 1" descr="Obsah obrázku text, oblečení, osoba, plakát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892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DF30D8">
        <w:rPr>
          <w:rFonts w:ascii="Roboto" w:hAnsi="Roboto"/>
          <w:b/>
          <w:bCs/>
        </w:rPr>
        <w:t>Název:</w:t>
      </w:r>
      <w:r w:rsidR="00DF30D8">
        <w:rPr>
          <w:rFonts w:ascii="Roboto" w:hAnsi="Roboto"/>
        </w:rPr>
        <w:t xml:space="preserve"> </w:t>
      </w:r>
      <w:r w:rsidRPr="00230AD7" w:rsidR="00230AD7">
        <w:rPr>
          <w:rFonts w:ascii="Roboto" w:hAnsi="Roboto"/>
        </w:rPr>
        <w:t>Hříšné dědictví</w:t>
      </w:r>
    </w:p>
    <w:p w:rsidR="00DF30D8" w:rsidP="00DF30D8" w:rsidRDefault="00DF30D8" w14:paraId="371461B5" w14:textId="0226BDB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230AD7" w:rsidR="00230AD7">
        <w:rPr>
          <w:rFonts w:ascii="Roboto" w:hAnsi="Roboto"/>
        </w:rPr>
        <w:t>Alessandra Torre</w:t>
      </w:r>
    </w:p>
    <w:p w:rsidRPr="00370DF6" w:rsidR="00DF30D8" w:rsidP="00DF30D8" w:rsidRDefault="00DF30D8" w14:paraId="23F52343" w14:textId="578AF8B6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Pr="00230AD7" w:rsidR="00230AD7">
        <w:rPr>
          <w:rFonts w:ascii="Roboto" w:hAnsi="Roboto"/>
          <w:bCs/>
        </w:rPr>
        <w:t>Hidden</w:t>
      </w:r>
      <w:proofErr w:type="spellEnd"/>
      <w:r w:rsidRPr="00230AD7" w:rsidR="00230AD7">
        <w:rPr>
          <w:rFonts w:ascii="Roboto" w:hAnsi="Roboto"/>
          <w:bCs/>
        </w:rPr>
        <w:t xml:space="preserve"> </w:t>
      </w:r>
      <w:proofErr w:type="spellStart"/>
      <w:r w:rsidRPr="00230AD7" w:rsidR="00230AD7">
        <w:rPr>
          <w:rFonts w:ascii="Roboto" w:hAnsi="Roboto"/>
          <w:bCs/>
        </w:rPr>
        <w:t>Seams</w:t>
      </w:r>
      <w:proofErr w:type="spellEnd"/>
    </w:p>
    <w:p w:rsidRPr="0010025C" w:rsidR="00DF30D8" w:rsidP="00DF30D8" w:rsidRDefault="00DF30D8" w14:paraId="0E569843" w14:textId="0A358204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230AD7" w:rsidR="00230AD7">
        <w:rPr>
          <w:rFonts w:ascii="Roboto" w:hAnsi="Roboto"/>
          <w:bCs/>
        </w:rPr>
        <w:t>Zdenka Lišková</w:t>
      </w:r>
    </w:p>
    <w:p w:rsidRPr="0010025C" w:rsidR="00DF30D8" w:rsidP="00DF30D8" w:rsidRDefault="00DF30D8" w14:paraId="2B1BEA6E" w14:textId="6ABA2099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382BF7" w:rsidR="00382BF7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hAnsi="Roboto" w:eastAsia="Aptos"/>
        </w:rPr>
        <w:t>1</w:t>
      </w:r>
      <w:r w:rsidR="00382BF7">
        <w:rPr>
          <w:rFonts w:ascii="Roboto" w:hAnsi="Roboto" w:eastAsia="Aptos"/>
        </w:rPr>
        <w:t>30</w:t>
      </w:r>
      <w:r w:rsidRPr="0010025C">
        <w:rPr>
          <w:rFonts w:ascii="Roboto" w:hAnsi="Roboto" w:eastAsia="Aptos"/>
        </w:rPr>
        <w:t xml:space="preserve"> x 20</w:t>
      </w:r>
      <w:r w:rsidR="00382BF7">
        <w:rPr>
          <w:rFonts w:ascii="Roboto" w:hAnsi="Roboto" w:eastAsia="Aptos"/>
        </w:rPr>
        <w:t>0</w:t>
      </w:r>
      <w:r w:rsidRPr="0010025C">
        <w:rPr>
          <w:rFonts w:ascii="Roboto" w:hAnsi="Roboto" w:eastAsia="Aptos"/>
        </w:rPr>
        <w:t xml:space="preserve"> mm</w:t>
      </w:r>
    </w:p>
    <w:p w:rsidRPr="0010025C" w:rsidR="00DF30D8" w:rsidP="00DF30D8" w:rsidRDefault="00DF30D8" w14:paraId="68FD3841" w14:textId="34BED314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382BF7">
        <w:rPr>
          <w:rFonts w:ascii="Roboto" w:hAnsi="Roboto"/>
        </w:rPr>
        <w:t>3</w:t>
      </w:r>
      <w:r w:rsidR="00230AD7">
        <w:rPr>
          <w:rFonts w:ascii="Roboto" w:hAnsi="Roboto"/>
        </w:rPr>
        <w:t>04</w:t>
      </w:r>
    </w:p>
    <w:p w:rsidRPr="0010025C" w:rsidR="00DF30D8" w:rsidP="00DF30D8" w:rsidRDefault="00DF30D8" w14:paraId="5563FB97" w14:textId="24EAD06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1E129C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:rsidRPr="0010025C" w:rsidR="00DF30D8" w:rsidP="00DF30D8" w:rsidRDefault="00DF30D8" w14:paraId="77B7B1DC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Mystery</w:t>
      </w:r>
      <w:proofErr w:type="spellEnd"/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Press</w:t>
      </w:r>
      <w:proofErr w:type="spellEnd"/>
    </w:p>
    <w:p w:rsidR="00DF30D8" w:rsidP="00DF30D8" w:rsidRDefault="00DF30D8" w14:paraId="5D2F353D" w14:textId="5C363B7C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230AD7" w:rsidR="00230AD7">
        <w:rPr>
          <w:rFonts w:ascii="Roboto" w:hAnsi="Roboto"/>
        </w:rPr>
        <w:t>978-80-7588-958-4</w:t>
      </w:r>
    </w:p>
    <w:p w:rsidRPr="0010025C" w:rsidR="00DF30D8" w:rsidP="00DF30D8" w:rsidRDefault="00DF30D8" w14:paraId="771A49C9" w14:textId="04DEF2BD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382BF7">
        <w:rPr>
          <w:rFonts w:ascii="Roboto" w:hAnsi="Roboto"/>
        </w:rPr>
        <w:t>1</w:t>
      </w:r>
      <w:r w:rsidR="00230AD7">
        <w:rPr>
          <w:rFonts w:ascii="Roboto" w:hAnsi="Roboto"/>
        </w:rPr>
        <w:t>2</w:t>
      </w:r>
      <w:r w:rsidR="00EF248D">
        <w:rPr>
          <w:rFonts w:ascii="Roboto" w:hAnsi="Roboto"/>
        </w:rPr>
        <w:t xml:space="preserve">. </w:t>
      </w:r>
      <w:r w:rsidR="00230AD7">
        <w:rPr>
          <w:rFonts w:ascii="Roboto" w:hAnsi="Roboto"/>
        </w:rPr>
        <w:t>listopadu</w:t>
      </w:r>
      <w:r>
        <w:rPr>
          <w:rFonts w:ascii="Roboto" w:hAnsi="Roboto"/>
        </w:rPr>
        <w:t xml:space="preserve"> 2025</w:t>
      </w:r>
    </w:p>
    <w:p w:rsidRPr="00230AD7" w:rsidR="00DF30D8" w:rsidP="00DF30D8" w:rsidRDefault="00230AD7" w14:paraId="468DA20D" w14:textId="21EEC098">
      <w:pPr>
        <w:spacing w:line="276" w:lineRule="auto"/>
        <w:rPr>
          <w:rFonts w:ascii="Roboto" w:hAnsi="Roboto"/>
        </w:rPr>
      </w:pPr>
      <w:hyperlink w:history="1" r:id="rId8">
        <w:r w:rsidRPr="00230AD7">
          <w:rPr>
            <w:rStyle w:val="Hypertextovodkaz"/>
            <w:rFonts w:ascii="Roboto" w:hAnsi="Roboto"/>
          </w:rPr>
          <w:t>http://www.mysterypress.cz/hrisne-dedictvi/</w:t>
        </w:r>
      </w:hyperlink>
    </w:p>
    <w:p w:rsidRPr="00D71CA9" w:rsidR="00DF30D8" w:rsidP="00DF30D8" w:rsidRDefault="00DF30D8" w14:paraId="428E9448" w14:textId="77777777">
      <w:pPr>
        <w:spacing w:line="276" w:lineRule="auto"/>
        <w:rPr>
          <w:rFonts w:ascii="Roboto" w:hAnsi="Roboto"/>
          <w:sz w:val="8"/>
          <w:szCs w:val="8"/>
        </w:rPr>
      </w:pPr>
    </w:p>
    <w:p w:rsidR="00DF30D8" w:rsidP="00DF30D8" w:rsidRDefault="00DF30D8" w14:paraId="72DB5389" w14:textId="7777777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:rsidRPr="0032634F" w:rsidR="00DF30D8" w:rsidP="00202A57" w:rsidRDefault="00202A57" w14:paraId="2483D419" w14:textId="4EC8A757">
      <w:pPr>
        <w:spacing w:after="144" w:line="276" w:lineRule="auto"/>
        <w:rPr>
          <w:rFonts w:ascii="Roboto" w:hAnsi="Roboto"/>
          <w:bCs/>
        </w:rPr>
      </w:pPr>
      <w:r w:rsidRPr="00202A57">
        <w:rPr>
          <w:rFonts w:ascii="Roboto" w:hAnsi="Roboto"/>
          <w:bCs/>
        </w:rPr>
        <w:t xml:space="preserve">Alessandra Torre je americká spisovatelka, jejíž romány se pravidelně umisťují na horních příčkách žebříčku bestsellerů erotické beletrie. Její prvotina, </w:t>
      </w:r>
      <w:r w:rsidRPr="00202A57">
        <w:rPr>
          <w:rFonts w:ascii="Roboto" w:hAnsi="Roboto"/>
          <w:bCs/>
          <w:i/>
          <w:iCs/>
        </w:rPr>
        <w:t>Nevinnost se zavázanýma očima</w:t>
      </w:r>
      <w:r w:rsidRPr="00202A57">
        <w:rPr>
          <w:rFonts w:ascii="Roboto" w:hAnsi="Roboto"/>
          <w:bCs/>
        </w:rPr>
        <w:t xml:space="preserve">, která se rozrostla do podoby trilogie, se stala okamžitě čtenářským hitem. Její romány přitom vzbuzují mnohem větší pozdvižení než svého času </w:t>
      </w:r>
      <w:r w:rsidRPr="00202A57">
        <w:rPr>
          <w:rFonts w:ascii="Roboto" w:hAnsi="Roboto"/>
          <w:bCs/>
          <w:i/>
          <w:iCs/>
        </w:rPr>
        <w:t>Padesát odstínů šedi</w:t>
      </w:r>
      <w:r w:rsidRPr="00202A57">
        <w:rPr>
          <w:rFonts w:ascii="Roboto" w:hAnsi="Roboto"/>
          <w:bCs/>
        </w:rPr>
        <w:t>.</w:t>
      </w:r>
      <w:r>
        <w:rPr>
          <w:rFonts w:ascii="Roboto" w:hAnsi="Roboto"/>
          <w:bCs/>
        </w:rPr>
        <w:t xml:space="preserve"> </w:t>
      </w:r>
      <w:r w:rsidRPr="00202A57">
        <w:rPr>
          <w:rFonts w:ascii="Roboto" w:hAnsi="Roboto"/>
          <w:bCs/>
        </w:rPr>
        <w:t>Alessandra Torre žije na Floridě s manželem a synem, a když zrovna nepíše, ráda sleduje americký fotbal a filmy, jezdí na koni nebo si čte. Více o autorce na www.alessandratorre.com.</w:t>
      </w:r>
    </w:p>
    <w:p w:rsidR="00DF30D8" w:rsidP="003B4FD5" w:rsidRDefault="00DF30D8" w14:paraId="173E2C8F" w14:textId="77777777">
      <w:pPr>
        <w:spacing w:line="276" w:lineRule="auto"/>
        <w:rPr>
          <w:rFonts w:ascii="Roboto" w:hAnsi="Roboto"/>
        </w:rPr>
      </w:pPr>
    </w:p>
    <w:p w:rsidRPr="00424A56" w:rsidR="00EF248D" w:rsidP="00EF248D" w:rsidRDefault="00DA50F7" w14:paraId="0B1A911C" w14:textId="6B7BFC8F">
      <w:pPr>
        <w:pStyle w:val="Nadpis1"/>
        <w:spacing w:after="144"/>
      </w:pPr>
      <w:r w:rsidRPr="00DA50F7">
        <w:t>Vzala si krále a usedla na trůn. Teď si své místo musí obhájit</w:t>
      </w:r>
      <w:r>
        <w:t>…</w:t>
      </w:r>
    </w:p>
    <w:p w:rsidRPr="00AC5887" w:rsidR="00EF248D" w:rsidP="00EF248D" w:rsidRDefault="00803512" w14:paraId="153D9160" w14:textId="5A916D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 w:eastAsia="Times New Roman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 xml:space="preserve">Spisovatelka </w:t>
      </w:r>
      <w:r w:rsidRPr="00AC5887">
        <w:rPr>
          <w:rFonts w:ascii="Roboto" w:hAnsi="Roboto"/>
          <w:b/>
          <w:bCs/>
        </w:rPr>
        <w:t>Madeleine Eliot</w:t>
      </w:r>
      <w:r>
        <w:rPr>
          <w:rFonts w:ascii="Roboto" w:hAnsi="Roboto"/>
          <w:b/>
          <w:bCs/>
        </w:rPr>
        <w:t xml:space="preserve"> navazuje na b</w:t>
      </w:r>
      <w:r w:rsidRPr="00AC5887">
        <w:rPr>
          <w:rFonts w:ascii="Roboto" w:hAnsi="Roboto"/>
          <w:b/>
          <w:bCs/>
        </w:rPr>
        <w:t>estseller</w:t>
      </w:r>
      <w:r>
        <w:rPr>
          <w:rFonts w:ascii="Roboto" w:hAnsi="Roboto"/>
          <w:b/>
          <w:bCs/>
        </w:rPr>
        <w:t>y</w:t>
      </w:r>
      <w:r w:rsidRPr="00AC5887">
        <w:rPr>
          <w:rFonts w:ascii="Roboto" w:hAnsi="Roboto"/>
          <w:b/>
          <w:bCs/>
        </w:rPr>
        <w:t xml:space="preserve"> </w:t>
      </w:r>
      <w:r w:rsidRPr="00AC5887">
        <w:rPr>
          <w:rFonts w:ascii="Roboto" w:hAnsi="Roboto"/>
          <w:b/>
          <w:bCs/>
          <w:i/>
          <w:iCs/>
        </w:rPr>
        <w:t>Hon na krále démonů</w:t>
      </w:r>
      <w:r w:rsidRPr="00AC5887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 xml:space="preserve">a </w:t>
      </w:r>
      <w:r w:rsidRPr="00DA50F7">
        <w:rPr>
          <w:rFonts w:ascii="Roboto" w:hAnsi="Roboto"/>
          <w:b/>
          <w:bCs/>
          <w:i/>
          <w:iCs/>
        </w:rPr>
        <w:t>Soumrak kletby démonů</w:t>
      </w:r>
      <w:r>
        <w:rPr>
          <w:rFonts w:ascii="Roboto" w:hAnsi="Roboto"/>
          <w:b/>
          <w:bCs/>
        </w:rPr>
        <w:t xml:space="preserve"> třetím </w:t>
      </w:r>
      <w:r w:rsidRPr="00AC5887">
        <w:rPr>
          <w:rFonts w:ascii="Roboto" w:hAnsi="Roboto"/>
          <w:b/>
          <w:bCs/>
        </w:rPr>
        <w:t xml:space="preserve">dílem </w:t>
      </w:r>
      <w:r w:rsidRPr="00DA50F7">
        <w:rPr>
          <w:rFonts w:ascii="Roboto" w:hAnsi="Roboto"/>
          <w:b/>
          <w:bCs/>
          <w:i/>
          <w:iCs/>
        </w:rPr>
        <w:t>Koruna vládce démonů</w:t>
      </w:r>
      <w:r w:rsidRPr="00AC5887">
        <w:rPr>
          <w:rFonts w:ascii="Roboto" w:hAnsi="Roboto"/>
          <w:b/>
          <w:bCs/>
        </w:rPr>
        <w:t>.</w:t>
      </w:r>
      <w:r>
        <w:rPr>
          <w:rFonts w:ascii="Roboto" w:hAnsi="Roboto"/>
          <w:b/>
          <w:bCs/>
        </w:rPr>
        <w:t xml:space="preserve"> </w:t>
      </w:r>
      <w:r w:rsidRPr="00803512">
        <w:rPr>
          <w:rFonts w:ascii="Roboto" w:hAnsi="Roboto"/>
          <w:b/>
          <w:bCs/>
        </w:rPr>
        <w:t>Strhující romantická fantasy plná vzdorovitých žen, osudové lásky a spravedlivé odplaty okouzlí všechny, kdo milují hrdinky s ostrým jazykem a muže se srdcem obestřeným temnotou.</w:t>
      </w:r>
    </w:p>
    <w:p w:rsidRPr="00DA50F7" w:rsidR="00DA50F7" w:rsidP="00DA50F7" w:rsidRDefault="00DA50F7" w14:paraId="7B4ACE3D" w14:textId="18231721">
      <w:pPr>
        <w:spacing w:after="144" w:afterLines="60" w:line="276" w:lineRule="auto"/>
        <w:rPr>
          <w:rFonts w:ascii="Roboto" w:hAnsi="Roboto"/>
        </w:rPr>
      </w:pPr>
      <w:r w:rsidRPr="00DA50F7">
        <w:rPr>
          <w:rFonts w:ascii="Roboto" w:hAnsi="Roboto"/>
        </w:rPr>
        <w:t xml:space="preserve">Čarodějka </w:t>
      </w:r>
      <w:proofErr w:type="spellStart"/>
      <w:r w:rsidRPr="00DA50F7">
        <w:rPr>
          <w:rFonts w:ascii="Roboto" w:hAnsi="Roboto"/>
        </w:rPr>
        <w:t>Elara</w:t>
      </w:r>
      <w:proofErr w:type="spellEnd"/>
      <w:r w:rsidRPr="00DA50F7">
        <w:rPr>
          <w:rFonts w:ascii="Roboto" w:hAnsi="Roboto"/>
        </w:rPr>
        <w:t xml:space="preserve"> se ještě nevzpamatovala ze ztráty své matky, přesto v sobě musí najít sílu přijmout úděl královny. Usednout na trůn vedle pána démonů </w:t>
      </w:r>
      <w:proofErr w:type="spellStart"/>
      <w:r w:rsidRPr="00DA50F7">
        <w:rPr>
          <w:rFonts w:ascii="Roboto" w:hAnsi="Roboto"/>
        </w:rPr>
        <w:t>Carnona</w:t>
      </w:r>
      <w:proofErr w:type="spellEnd"/>
      <w:r w:rsidRPr="00DA50F7">
        <w:rPr>
          <w:rFonts w:ascii="Roboto" w:hAnsi="Roboto"/>
        </w:rPr>
        <w:t xml:space="preserve"> a vládnout </w:t>
      </w:r>
      <w:proofErr w:type="spellStart"/>
      <w:r w:rsidRPr="00DA50F7">
        <w:rPr>
          <w:rFonts w:ascii="Roboto" w:hAnsi="Roboto"/>
        </w:rPr>
        <w:t>Temnozemi</w:t>
      </w:r>
      <w:proofErr w:type="spellEnd"/>
      <w:r w:rsidRPr="00DA50F7">
        <w:rPr>
          <w:rFonts w:ascii="Roboto" w:hAnsi="Roboto"/>
        </w:rPr>
        <w:t xml:space="preserve"> však není nic snadného – ne, když jí to komplikuje návrat prastaré magie.</w:t>
      </w:r>
    </w:p>
    <w:p w:rsidRPr="0010025C" w:rsidR="00EF248D" w:rsidP="00DA50F7" w:rsidRDefault="00DA50F7" w14:paraId="4D9E3711" w14:textId="153B0CFB">
      <w:pPr>
        <w:spacing w:after="144" w:afterLines="60" w:line="276" w:lineRule="auto"/>
        <w:rPr>
          <w:rFonts w:ascii="Roboto" w:hAnsi="Roboto"/>
        </w:rPr>
      </w:pPr>
      <w:r w:rsidRPr="00DA50F7">
        <w:rPr>
          <w:rFonts w:ascii="Roboto" w:hAnsi="Roboto"/>
        </w:rPr>
        <w:t xml:space="preserve">Když se ale k hranicím říše začnou stahovat nepřátelská vojska, musí mladá královna rychle získat spojence, kteří by jí pomohli zvrátit průběh nadcházející války. Jediná možnost, jak to udělat, je naplnit svůj osud a po tisíci letech znovu sjednotit </w:t>
      </w:r>
      <w:proofErr w:type="spellStart"/>
      <w:r w:rsidRPr="00DA50F7">
        <w:rPr>
          <w:rFonts w:ascii="Roboto" w:hAnsi="Roboto"/>
        </w:rPr>
        <w:t>Čarozemi</w:t>
      </w:r>
      <w:proofErr w:type="spellEnd"/>
      <w:r w:rsidRPr="00DA50F7">
        <w:rPr>
          <w:rFonts w:ascii="Roboto" w:hAnsi="Roboto"/>
        </w:rPr>
        <w:t xml:space="preserve"> s </w:t>
      </w:r>
      <w:proofErr w:type="spellStart"/>
      <w:r w:rsidRPr="00DA50F7">
        <w:rPr>
          <w:rFonts w:ascii="Roboto" w:hAnsi="Roboto"/>
        </w:rPr>
        <w:t>Temnozemí</w:t>
      </w:r>
      <w:proofErr w:type="spellEnd"/>
      <w:r w:rsidRPr="00DA50F7">
        <w:rPr>
          <w:rFonts w:ascii="Roboto" w:hAnsi="Roboto"/>
        </w:rPr>
        <w:t xml:space="preserve">. Přijde </w:t>
      </w:r>
      <w:proofErr w:type="spellStart"/>
      <w:r w:rsidRPr="00DA50F7">
        <w:rPr>
          <w:rFonts w:ascii="Roboto" w:hAnsi="Roboto"/>
        </w:rPr>
        <w:t>Elara</w:t>
      </w:r>
      <w:proofErr w:type="spellEnd"/>
      <w:r w:rsidRPr="00DA50F7">
        <w:rPr>
          <w:rFonts w:ascii="Roboto" w:hAnsi="Roboto"/>
        </w:rPr>
        <w:t xml:space="preserve"> na způsob, jak zažehnat dávný konflikt mezi čarodějkami a démony?</w:t>
      </w:r>
    </w:p>
    <w:p w:rsidRPr="00D71CA9" w:rsidR="00EF248D" w:rsidP="00EF248D" w:rsidRDefault="00EF248D" w14:paraId="49B37565" w14:textId="1DE71253">
      <w:pPr>
        <w:spacing w:line="276" w:lineRule="auto"/>
        <w:rPr>
          <w:rFonts w:ascii="Roboto" w:hAnsi="Roboto"/>
          <w:sz w:val="8"/>
          <w:szCs w:val="8"/>
        </w:rPr>
      </w:pPr>
    </w:p>
    <w:p w:rsidRPr="0010025C" w:rsidR="00EF248D" w:rsidP="00EF248D" w:rsidRDefault="00DA50F7" w14:paraId="04AB84F4" w14:textId="45FBD963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67456" behindDoc="0" locked="0" layoutInCell="1" allowOverlap="1" wp14:anchorId="070182B7" wp14:editId="76078B41">
            <wp:simplePos x="0" y="0"/>
            <wp:positionH relativeFrom="margin">
              <wp:align>right</wp:align>
            </wp:positionH>
            <wp:positionV relativeFrom="margin">
              <wp:posOffset>2900404</wp:posOffset>
            </wp:positionV>
            <wp:extent cx="1753929" cy="2656800"/>
            <wp:effectExtent l="0" t="0" r="0" b="0"/>
            <wp:wrapSquare wrapText="bothSides"/>
            <wp:docPr id="654466207" name="Obrázek 2" descr="Obsah obrázku text, plakát, Písmo, umění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466207" name="Obrázek 2" descr="Obsah obrázku text, plakát, Písmo, umění&#10;&#10;Obsah generovaný pomocí AI může být nesprávný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929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EF248D">
        <w:rPr>
          <w:rFonts w:ascii="Roboto" w:hAnsi="Roboto"/>
          <w:b/>
          <w:bCs/>
        </w:rPr>
        <w:t>Název:</w:t>
      </w:r>
      <w:r w:rsidR="00EF248D">
        <w:rPr>
          <w:rFonts w:ascii="Roboto" w:hAnsi="Roboto"/>
        </w:rPr>
        <w:t xml:space="preserve"> </w:t>
      </w:r>
      <w:r w:rsidRPr="00DA50F7">
        <w:rPr>
          <w:rFonts w:ascii="Roboto" w:hAnsi="Roboto"/>
        </w:rPr>
        <w:t>Koruna vládce démonů</w:t>
      </w:r>
    </w:p>
    <w:p w:rsidR="00EF248D" w:rsidP="00EF248D" w:rsidRDefault="00EF248D" w14:paraId="43182F46" w14:textId="5804AA0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3709A3" w:rsidR="003709A3">
        <w:rPr>
          <w:rFonts w:ascii="Roboto" w:hAnsi="Roboto"/>
        </w:rPr>
        <w:t>Madeleine Eliot</w:t>
      </w:r>
    </w:p>
    <w:p w:rsidRPr="00370DF6" w:rsidR="00EF248D" w:rsidP="00EF248D" w:rsidRDefault="00EF248D" w14:paraId="11DA77D5" w14:textId="5E5C0A3D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Pr="00DA50F7" w:rsidR="00DA50F7">
        <w:rPr>
          <w:rFonts w:ascii="Roboto" w:hAnsi="Roboto"/>
          <w:bCs/>
        </w:rPr>
        <w:t xml:space="preserve">To </w:t>
      </w:r>
      <w:proofErr w:type="spellStart"/>
      <w:r w:rsidRPr="00DA50F7" w:rsidR="00DA50F7">
        <w:rPr>
          <w:rFonts w:ascii="Roboto" w:hAnsi="Roboto"/>
          <w:bCs/>
        </w:rPr>
        <w:t>Wear</w:t>
      </w:r>
      <w:proofErr w:type="spellEnd"/>
      <w:r w:rsidRPr="00DA50F7" w:rsidR="00DA50F7">
        <w:rPr>
          <w:rFonts w:ascii="Roboto" w:hAnsi="Roboto"/>
          <w:bCs/>
        </w:rPr>
        <w:t xml:space="preserve"> a </w:t>
      </w:r>
      <w:proofErr w:type="spellStart"/>
      <w:r w:rsidRPr="00DA50F7" w:rsidR="00DA50F7">
        <w:rPr>
          <w:rFonts w:ascii="Roboto" w:hAnsi="Roboto"/>
          <w:bCs/>
        </w:rPr>
        <w:t>Demon</w:t>
      </w:r>
      <w:proofErr w:type="spellEnd"/>
      <w:r w:rsidRPr="00DA50F7" w:rsidR="00DA50F7">
        <w:rPr>
          <w:rFonts w:ascii="Roboto" w:hAnsi="Roboto"/>
          <w:bCs/>
        </w:rPr>
        <w:t xml:space="preserve"> </w:t>
      </w:r>
      <w:proofErr w:type="spellStart"/>
      <w:r w:rsidRPr="00DA50F7" w:rsidR="00DA50F7">
        <w:rPr>
          <w:rFonts w:ascii="Roboto" w:hAnsi="Roboto"/>
          <w:bCs/>
        </w:rPr>
        <w:t>Crown</w:t>
      </w:r>
      <w:proofErr w:type="spellEnd"/>
    </w:p>
    <w:p w:rsidRPr="0010025C" w:rsidR="00EF248D" w:rsidP="00EF248D" w:rsidRDefault="00EF248D" w14:paraId="0533F356" w14:textId="00517A8B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DA50F7" w:rsidR="00DA50F7">
        <w:rPr>
          <w:rFonts w:ascii="Roboto" w:hAnsi="Roboto"/>
          <w:bCs/>
        </w:rPr>
        <w:t>Daniela Čermáková</w:t>
      </w:r>
    </w:p>
    <w:p w:rsidRPr="0010025C" w:rsidR="00EF248D" w:rsidP="00EF248D" w:rsidRDefault="00EF248D" w14:paraId="350ACC43" w14:textId="3BDA276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3709A3" w:rsidR="003709A3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hAnsi="Roboto" w:eastAsia="Aptos"/>
        </w:rPr>
        <w:t>1</w:t>
      </w:r>
      <w:r w:rsidR="003709A3">
        <w:rPr>
          <w:rFonts w:ascii="Roboto" w:hAnsi="Roboto" w:eastAsia="Aptos"/>
        </w:rPr>
        <w:t>30</w:t>
      </w:r>
      <w:r w:rsidRPr="0010025C">
        <w:rPr>
          <w:rFonts w:ascii="Roboto" w:hAnsi="Roboto" w:eastAsia="Aptos"/>
        </w:rPr>
        <w:t xml:space="preserve"> x 20</w:t>
      </w:r>
      <w:r w:rsidR="003709A3">
        <w:rPr>
          <w:rFonts w:ascii="Roboto" w:hAnsi="Roboto" w:eastAsia="Aptos"/>
        </w:rPr>
        <w:t>0</w:t>
      </w:r>
      <w:r w:rsidRPr="0010025C">
        <w:rPr>
          <w:rFonts w:ascii="Roboto" w:hAnsi="Roboto" w:eastAsia="Aptos"/>
        </w:rPr>
        <w:t xml:space="preserve"> mm</w:t>
      </w:r>
    </w:p>
    <w:p w:rsidRPr="0010025C" w:rsidR="00EF248D" w:rsidP="00EF248D" w:rsidRDefault="00EF248D" w14:paraId="7A4AEBA5" w14:textId="5DB9F406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3709A3">
        <w:rPr>
          <w:rFonts w:ascii="Roboto" w:hAnsi="Roboto"/>
        </w:rPr>
        <w:t>32</w:t>
      </w:r>
      <w:r w:rsidR="00DA50F7">
        <w:rPr>
          <w:rFonts w:ascii="Roboto" w:hAnsi="Roboto"/>
        </w:rPr>
        <w:t>8</w:t>
      </w:r>
    </w:p>
    <w:p w:rsidRPr="0010025C" w:rsidR="00EF248D" w:rsidP="00EF248D" w:rsidRDefault="00EF248D" w14:paraId="273F19D2" w14:textId="1FB4AE0F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3709A3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:rsidRPr="0010025C" w:rsidR="00EF248D" w:rsidP="00EF248D" w:rsidRDefault="00EF248D" w14:paraId="3ACE50F3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Mystery</w:t>
      </w:r>
      <w:proofErr w:type="spellEnd"/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Press</w:t>
      </w:r>
      <w:proofErr w:type="spellEnd"/>
    </w:p>
    <w:p w:rsidR="00EF248D" w:rsidP="00EF248D" w:rsidRDefault="00EF248D" w14:paraId="180454F1" w14:textId="30DB186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DA50F7" w:rsidR="00DA50F7">
        <w:rPr>
          <w:rFonts w:ascii="Roboto" w:hAnsi="Roboto"/>
        </w:rPr>
        <w:t>978-80-7588-902-7</w:t>
      </w:r>
    </w:p>
    <w:p w:rsidRPr="0010025C" w:rsidR="00EF248D" w:rsidP="00EF248D" w:rsidRDefault="00EF248D" w14:paraId="793B7325" w14:textId="7AA90A08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DA50F7">
        <w:rPr>
          <w:rFonts w:ascii="Roboto" w:hAnsi="Roboto"/>
        </w:rPr>
        <w:t>12. listopadu 2025</w:t>
      </w:r>
    </w:p>
    <w:p w:rsidRPr="00DA50F7" w:rsidR="00EF248D" w:rsidP="00EF248D" w:rsidRDefault="00DA50F7" w14:paraId="78BD4B39" w14:textId="0A1A4A12">
      <w:pPr>
        <w:spacing w:line="276" w:lineRule="auto"/>
        <w:rPr>
          <w:rFonts w:ascii="Roboto" w:hAnsi="Roboto"/>
        </w:rPr>
      </w:pPr>
      <w:hyperlink w:history="1" r:id="rId10">
        <w:r w:rsidRPr="00DA50F7">
          <w:rPr>
            <w:rStyle w:val="Hypertextovodkaz"/>
            <w:rFonts w:ascii="Roboto" w:hAnsi="Roboto"/>
          </w:rPr>
          <w:t>http://www.mysterypress.cz/koruna-vladce-demonu/</w:t>
        </w:r>
      </w:hyperlink>
    </w:p>
    <w:p w:rsidRPr="00D71CA9" w:rsidR="00EF248D" w:rsidP="00EF248D" w:rsidRDefault="00EF248D" w14:paraId="10FBC26B" w14:textId="77777777">
      <w:pPr>
        <w:spacing w:line="276" w:lineRule="auto"/>
        <w:rPr>
          <w:rFonts w:ascii="Roboto" w:hAnsi="Roboto"/>
          <w:sz w:val="8"/>
          <w:szCs w:val="8"/>
        </w:rPr>
      </w:pPr>
    </w:p>
    <w:p w:rsidR="00EF248D" w:rsidP="00EF248D" w:rsidRDefault="00EF248D" w14:paraId="255E4E53" w14:textId="7777777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:rsidR="00EF248D" w:rsidP="00EF248D" w:rsidRDefault="00B27FC5" w14:paraId="2DEF9C9F" w14:textId="044E9165">
      <w:pPr>
        <w:spacing w:after="144" w:line="276" w:lineRule="auto"/>
        <w:rPr>
          <w:rFonts w:ascii="Roboto" w:hAnsi="Roboto"/>
          <w:bCs/>
        </w:rPr>
      </w:pPr>
      <w:r w:rsidRPr="00B27FC5">
        <w:rPr>
          <w:rFonts w:ascii="Roboto" w:hAnsi="Roboto"/>
          <w:bCs/>
        </w:rPr>
        <w:t xml:space="preserve">Madeleine Eliot je britská autorka fantasy romancí plných magie a dobrodružství, v nichž umně využívá všech oblíbených přísad tohoto žánru. Nejvíce si užívá smyslnou atmosféru a nejednoznačné jiskření mezi postavami, díky čemuž si vysloužila přezdívku „Královna půvabu“. Od roku 2022 stihla rozepsat rovnou čtyři série: </w:t>
      </w:r>
      <w:r w:rsidRPr="00B27FC5">
        <w:rPr>
          <w:rFonts w:ascii="Roboto" w:hAnsi="Roboto"/>
          <w:bCs/>
          <w:i/>
          <w:iCs/>
        </w:rPr>
        <w:t>Vládkyni víl</w:t>
      </w:r>
      <w:r w:rsidRPr="00B27FC5">
        <w:rPr>
          <w:rFonts w:ascii="Roboto" w:hAnsi="Roboto"/>
          <w:bCs/>
        </w:rPr>
        <w:t xml:space="preserve">, </w:t>
      </w:r>
      <w:r w:rsidRPr="00B27FC5">
        <w:rPr>
          <w:rFonts w:ascii="Roboto" w:hAnsi="Roboto"/>
          <w:bCs/>
          <w:i/>
          <w:iCs/>
        </w:rPr>
        <w:t>Šepot vln</w:t>
      </w:r>
      <w:r w:rsidRPr="00B27FC5">
        <w:rPr>
          <w:rFonts w:ascii="Roboto" w:hAnsi="Roboto"/>
          <w:bCs/>
        </w:rPr>
        <w:t xml:space="preserve">, </w:t>
      </w:r>
      <w:r w:rsidRPr="00B27FC5">
        <w:rPr>
          <w:rFonts w:ascii="Roboto" w:hAnsi="Roboto"/>
          <w:bCs/>
          <w:i/>
          <w:iCs/>
        </w:rPr>
        <w:t>Zakletá srdce</w:t>
      </w:r>
      <w:r w:rsidRPr="00B27FC5">
        <w:rPr>
          <w:rFonts w:ascii="Roboto" w:hAnsi="Roboto"/>
          <w:bCs/>
        </w:rPr>
        <w:t xml:space="preserve"> a především </w:t>
      </w:r>
      <w:r w:rsidRPr="00B27FC5">
        <w:rPr>
          <w:rFonts w:ascii="Roboto" w:hAnsi="Roboto"/>
          <w:bCs/>
          <w:i/>
          <w:iCs/>
        </w:rPr>
        <w:t>Čarodějku a krále</w:t>
      </w:r>
      <w:r w:rsidRPr="00B27FC5">
        <w:rPr>
          <w:rFonts w:ascii="Roboto" w:hAnsi="Roboto"/>
          <w:bCs/>
        </w:rPr>
        <w:t xml:space="preserve">, jejímž úvodním dílem </w:t>
      </w:r>
      <w:r w:rsidRPr="00B27FC5">
        <w:rPr>
          <w:rFonts w:ascii="Roboto" w:hAnsi="Roboto"/>
          <w:bCs/>
          <w:i/>
          <w:iCs/>
        </w:rPr>
        <w:t>Hon na krále démonů</w:t>
      </w:r>
      <w:r w:rsidRPr="00B27FC5">
        <w:rPr>
          <w:rFonts w:ascii="Roboto" w:hAnsi="Roboto"/>
          <w:bCs/>
        </w:rPr>
        <w:t xml:space="preserve"> se </w:t>
      </w:r>
      <w:r>
        <w:rPr>
          <w:rFonts w:ascii="Roboto" w:hAnsi="Roboto"/>
          <w:bCs/>
        </w:rPr>
        <w:t>v roce 2024 poprvé</w:t>
      </w:r>
      <w:r w:rsidRPr="00B27FC5">
        <w:rPr>
          <w:rFonts w:ascii="Roboto" w:hAnsi="Roboto"/>
          <w:bCs/>
        </w:rPr>
        <w:t xml:space="preserve"> </w:t>
      </w:r>
      <w:r>
        <w:rPr>
          <w:rFonts w:ascii="Roboto" w:hAnsi="Roboto"/>
          <w:bCs/>
        </w:rPr>
        <w:t xml:space="preserve">představila </w:t>
      </w:r>
      <w:r w:rsidRPr="00B27FC5">
        <w:rPr>
          <w:rFonts w:ascii="Roboto" w:hAnsi="Roboto"/>
          <w:bCs/>
        </w:rPr>
        <w:t>českým čtenářům.</w:t>
      </w:r>
    </w:p>
    <w:p w:rsidR="00EF248D" w:rsidP="003B4FD5" w:rsidRDefault="00EF248D" w14:paraId="562CADF6" w14:textId="77777777">
      <w:pPr>
        <w:spacing w:line="276" w:lineRule="auto"/>
        <w:rPr>
          <w:rFonts w:ascii="Roboto" w:hAnsi="Roboto"/>
        </w:rPr>
      </w:pPr>
    </w:p>
    <w:p w:rsidRPr="00C119A3" w:rsidR="00D71CA9" w:rsidP="00D71CA9" w:rsidRDefault="00D71CA9" w14:paraId="56AADE9A" w14:textId="77777777">
      <w:pPr>
        <w:spacing w:after="0" w:line="276" w:lineRule="auto"/>
        <w:rPr>
          <w:rFonts w:ascii="Roboto" w:hAnsi="Roboto"/>
          <w:u w:val="single"/>
        </w:rPr>
      </w:pPr>
      <w:proofErr w:type="spellStart"/>
      <w:r w:rsidRPr="00C119A3">
        <w:rPr>
          <w:rFonts w:ascii="Roboto" w:hAnsi="Roboto"/>
          <w:b/>
          <w:bCs/>
          <w:u w:val="single"/>
        </w:rPr>
        <w:t>Mystery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</w:t>
      </w:r>
      <w:proofErr w:type="spellStart"/>
      <w:r w:rsidRPr="00C119A3">
        <w:rPr>
          <w:rFonts w:ascii="Roboto" w:hAnsi="Roboto"/>
          <w:b/>
          <w:bCs/>
          <w:u w:val="single"/>
        </w:rPr>
        <w:t>Press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slaví 10 let na českém knižním trhu!</w:t>
      </w:r>
    </w:p>
    <w:p w:rsidRPr="0010025C" w:rsidR="00C119A3" w:rsidP="00D71CA9" w:rsidRDefault="00D71CA9" w14:paraId="7DF5B96A" w14:textId="3C00D026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sectPr w:rsidRPr="0010025C" w:rsidR="00C119A3" w:rsidSect="0010025C">
      <w:headerReference w:type="even" r:id="rId11"/>
      <w:headerReference w:type="default" r:id="rId12"/>
      <w:footerReference w:type="even" r:id="rId13"/>
      <w:footerReference w:type="defaul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47C61" w:rsidP="001C0562" w:rsidRDefault="00347C61" w14:paraId="2DB644E1" w14:textId="77777777">
      <w:pPr>
        <w:spacing w:after="144" w:line="240" w:lineRule="auto"/>
      </w:pPr>
      <w:r>
        <w:separator/>
      </w:r>
    </w:p>
  </w:endnote>
  <w:endnote w:type="continuationSeparator" w:id="0">
    <w:p w:rsidR="00347C61" w:rsidP="001C0562" w:rsidRDefault="00347C61" w14:paraId="11CF73E0" w14:textId="77777777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0025C" w:rsidR="0010025C" w:rsidRDefault="0010025C" w14:paraId="04CA11AD" w14:textId="6AD62D73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025C" w:rsidRDefault="0010025C" w14:paraId="4E260CEA" w14:textId="77777777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:rsidRPr="0010025C" w:rsidR="0010025C" w:rsidRDefault="0010025C" w14:paraId="49B00870" w14:textId="3D1792ED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47C61" w:rsidP="001C0562" w:rsidRDefault="00347C61" w14:paraId="66819930" w14:textId="77777777">
      <w:pPr>
        <w:spacing w:after="144" w:line="240" w:lineRule="auto"/>
      </w:pPr>
      <w:r>
        <w:separator/>
      </w:r>
    </w:p>
  </w:footnote>
  <w:footnote w:type="continuationSeparator" w:id="0">
    <w:p w:rsidR="00347C61" w:rsidP="001C0562" w:rsidRDefault="00347C61" w14:paraId="40242283" w14:textId="77777777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D392B" w:rsidR="00D71CA9" w:rsidP="00D71CA9" w:rsidRDefault="00D71CA9" w14:paraId="30BD9DB9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5D6E3E4" wp14:editId="0FF16006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941283580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:rsidR="00D71CA9" w:rsidP="00D71CA9" w:rsidRDefault="00D71CA9" w14:paraId="75589F1D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Pr="006D392B">
      <w:rPr>
        <w:rFonts w:ascii="Roboto" w:hAnsi="Roboto"/>
        <w:sz w:val="20"/>
        <w:szCs w:val="20"/>
      </w:rPr>
      <w:t>www.mysterypress.cz</w:t>
    </w:r>
  </w:p>
  <w:p w:rsidR="00D71CA9" w:rsidP="00D71CA9" w:rsidRDefault="00D71CA9" w14:paraId="63DD24BA" w14:textId="0E3B0164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Marketing &amp; PR: Tereza Králová, </w:t>
    </w:r>
    <w:r w:rsidRPr="00962FAF">
      <w:rPr>
        <w:rFonts w:ascii="Roboto" w:hAnsi="Roboto"/>
        <w:sz w:val="20"/>
        <w:szCs w:val="20"/>
      </w:rPr>
      <w:t>tereza.kralova@mysterypress.cz</w:t>
    </w:r>
    <w:r>
      <w:rPr>
        <w:rFonts w:ascii="Roboto" w:hAnsi="Roboto"/>
        <w:sz w:val="20"/>
        <w:szCs w:val="20"/>
      </w:rPr>
      <w:t xml:space="preserve">, </w:t>
    </w:r>
    <w:r w:rsidRPr="006D392B">
      <w:rPr>
        <w:rFonts w:ascii="Roboto" w:hAnsi="Roboto"/>
        <w:sz w:val="20"/>
        <w:szCs w:val="20"/>
      </w:rPr>
      <w:t>+420</w:t>
    </w:r>
    <w:r>
      <w:rPr>
        <w:rFonts w:ascii="Roboto" w:hAnsi="Roboto"/>
        <w:sz w:val="20"/>
        <w:szCs w:val="20"/>
      </w:rPr>
      <w:t> 728 446 461</w:t>
    </w:r>
  </w:p>
  <w:p w:rsidR="00D71CA9" w:rsidP="00D71CA9" w:rsidRDefault="00D71CA9" w14:paraId="39DCC1D6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</w:p>
  <w:p w:rsidR="00D71CA9" w:rsidRDefault="00D71CA9" w14:paraId="01C72397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D392B" w:rsidR="001C0562" w:rsidP="001C0562" w:rsidRDefault="001C0562" w14:paraId="435682C3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:rsidR="007B3450" w:rsidP="001C0562" w:rsidRDefault="001C0562" w14:paraId="5A2817AA" w14:textId="1A820E0D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Pr="006D392B">
      <w:rPr>
        <w:rFonts w:ascii="Roboto" w:hAnsi="Roboto"/>
        <w:sz w:val="20"/>
        <w:szCs w:val="20"/>
      </w:rPr>
      <w:t>www.mysterypress.cz</w:t>
    </w:r>
  </w:p>
  <w:p w:rsidR="001C0562" w:rsidP="001C0562" w:rsidRDefault="007B3450" w14:paraId="56B5B4E9" w14:textId="3F9CC4F0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Pr="00962FAF" w:rsid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Pr="006D392B" w:rsidR="001C0562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:rsidRPr="006D392B" w:rsidR="003B4FD5" w:rsidP="001C0562" w:rsidRDefault="003B4FD5" w14:paraId="115CEAE1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</w:p>
  <w:p w:rsidRPr="006D392B" w:rsidR="001C0562" w:rsidP="001C0562" w:rsidRDefault="001C0562" w14:paraId="4A6D9643" w14:textId="77777777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proofState w:spelling="clean" w:grammar="dirty"/>
  <w:trackRevisions w:val="false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0054"/>
    <w:rsid w:val="00056B83"/>
    <w:rsid w:val="0007730C"/>
    <w:rsid w:val="00095718"/>
    <w:rsid w:val="0010025C"/>
    <w:rsid w:val="001378D2"/>
    <w:rsid w:val="00187377"/>
    <w:rsid w:val="001C0562"/>
    <w:rsid w:val="001C121A"/>
    <w:rsid w:val="001E129C"/>
    <w:rsid w:val="00202A57"/>
    <w:rsid w:val="00230AD7"/>
    <w:rsid w:val="00254E92"/>
    <w:rsid w:val="002A2841"/>
    <w:rsid w:val="002A75FE"/>
    <w:rsid w:val="0032634F"/>
    <w:rsid w:val="00347C61"/>
    <w:rsid w:val="00357DE9"/>
    <w:rsid w:val="003709A3"/>
    <w:rsid w:val="00370DF6"/>
    <w:rsid w:val="00382BF7"/>
    <w:rsid w:val="003B4FD5"/>
    <w:rsid w:val="00424A56"/>
    <w:rsid w:val="00472F90"/>
    <w:rsid w:val="004F3DA2"/>
    <w:rsid w:val="00550D37"/>
    <w:rsid w:val="00564F5D"/>
    <w:rsid w:val="005829B4"/>
    <w:rsid w:val="005B77B2"/>
    <w:rsid w:val="0063197E"/>
    <w:rsid w:val="006A1B50"/>
    <w:rsid w:val="006A1F22"/>
    <w:rsid w:val="006C6729"/>
    <w:rsid w:val="006D392B"/>
    <w:rsid w:val="007129CF"/>
    <w:rsid w:val="0073601F"/>
    <w:rsid w:val="00787FCC"/>
    <w:rsid w:val="007B3450"/>
    <w:rsid w:val="00803512"/>
    <w:rsid w:val="00805F77"/>
    <w:rsid w:val="00843E6D"/>
    <w:rsid w:val="0089275B"/>
    <w:rsid w:val="008A4917"/>
    <w:rsid w:val="00962FAF"/>
    <w:rsid w:val="009974AA"/>
    <w:rsid w:val="009A562F"/>
    <w:rsid w:val="009D262B"/>
    <w:rsid w:val="009E0BDE"/>
    <w:rsid w:val="009E28DD"/>
    <w:rsid w:val="00A42B08"/>
    <w:rsid w:val="00A6490E"/>
    <w:rsid w:val="00AA0395"/>
    <w:rsid w:val="00AB7CB9"/>
    <w:rsid w:val="00AC5887"/>
    <w:rsid w:val="00AD3B04"/>
    <w:rsid w:val="00B27FC5"/>
    <w:rsid w:val="00B31278"/>
    <w:rsid w:val="00B53293"/>
    <w:rsid w:val="00BA14A2"/>
    <w:rsid w:val="00C119A3"/>
    <w:rsid w:val="00C45224"/>
    <w:rsid w:val="00C75B46"/>
    <w:rsid w:val="00C86D5D"/>
    <w:rsid w:val="00CC04FC"/>
    <w:rsid w:val="00CC329F"/>
    <w:rsid w:val="00D0435F"/>
    <w:rsid w:val="00D41888"/>
    <w:rsid w:val="00D71CA9"/>
    <w:rsid w:val="00DA50F7"/>
    <w:rsid w:val="00DB4EAB"/>
    <w:rsid w:val="00DB786E"/>
    <w:rsid w:val="00DE26AA"/>
    <w:rsid w:val="00DE3FE8"/>
    <w:rsid w:val="00DF30D8"/>
    <w:rsid w:val="00ED13A0"/>
    <w:rsid w:val="00EF248D"/>
    <w:rsid w:val="00EF3310"/>
    <w:rsid w:val="00EF3D77"/>
    <w:rsid w:val="00F138F1"/>
    <w:rsid w:val="00F31C6D"/>
    <w:rsid w:val="00F74184"/>
    <w:rsid w:val="00FA1E17"/>
    <w:rsid w:val="00FE7800"/>
    <w:rsid w:val="7018C602"/>
    <w:rsid w:val="7579D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C119A3"/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1C056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1C056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mysterypress.cz/hrisne-dedictvi/" TargetMode="External" Id="rId8" /><Relationship Type="http://schemas.openxmlformats.org/officeDocument/2006/relationships/footer" Target="footer1.xml" Id="rId13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header" Target="header2.xml" Id="rId12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yperlink" Target="http://www.mysterypress.cz/koruna-vladce-demonu/" TargetMode="External" Id="rId10" /><Relationship Type="http://schemas.openxmlformats.org/officeDocument/2006/relationships/webSettings" Target="webSettings.xml" Id="rId4" /><Relationship Type="http://schemas.openxmlformats.org/officeDocument/2006/relationships/image" Target="media/image2.jpeg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Hana Fruhwirtová</dc:creator>
  <keywords/>
  <dc:description/>
  <lastModifiedBy>Veronika Elznicová</lastModifiedBy>
  <revision>4</revision>
  <dcterms:created xsi:type="dcterms:W3CDTF">2025-11-12T19:06:00.0000000Z</dcterms:created>
  <dcterms:modified xsi:type="dcterms:W3CDTF">2025-11-13T14:06:47.7838298Z</dcterms:modified>
</coreProperties>
</file>